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61"/>
        <w:tblOverlap w:val="never"/>
        <w:tblW w:w="144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1280"/>
        <w:gridCol w:w="829"/>
        <w:gridCol w:w="521"/>
        <w:gridCol w:w="19"/>
        <w:gridCol w:w="1080"/>
        <w:gridCol w:w="880"/>
        <w:gridCol w:w="20"/>
        <w:gridCol w:w="253"/>
        <w:gridCol w:w="273"/>
        <w:gridCol w:w="273"/>
        <w:gridCol w:w="273"/>
        <w:gridCol w:w="273"/>
        <w:gridCol w:w="244"/>
        <w:gridCol w:w="263"/>
        <w:gridCol w:w="39"/>
        <w:gridCol w:w="273"/>
        <w:gridCol w:w="316"/>
        <w:gridCol w:w="220"/>
        <w:gridCol w:w="288"/>
        <w:gridCol w:w="273"/>
        <w:gridCol w:w="273"/>
        <w:gridCol w:w="234"/>
        <w:gridCol w:w="39"/>
        <w:gridCol w:w="273"/>
        <w:gridCol w:w="273"/>
        <w:gridCol w:w="273"/>
        <w:gridCol w:w="273"/>
        <w:gridCol w:w="273"/>
        <w:gridCol w:w="29"/>
        <w:gridCol w:w="244"/>
        <w:gridCol w:w="234"/>
        <w:gridCol w:w="39"/>
        <w:gridCol w:w="273"/>
        <w:gridCol w:w="273"/>
        <w:gridCol w:w="273"/>
        <w:gridCol w:w="273"/>
        <w:gridCol w:w="273"/>
        <w:gridCol w:w="273"/>
        <w:gridCol w:w="204"/>
        <w:gridCol w:w="71"/>
        <w:gridCol w:w="2179"/>
      </w:tblGrid>
      <w:tr w:rsidR="001F7CDF" w:rsidTr="00D81F7C">
        <w:trPr>
          <w:cantSplit/>
          <w:trHeight w:val="282"/>
        </w:trPr>
        <w:tc>
          <w:tcPr>
            <w:tcW w:w="2109" w:type="dxa"/>
            <w:gridSpan w:val="2"/>
            <w:vAlign w:val="bottom"/>
          </w:tcPr>
          <w:p w:rsidR="001F7CDF" w:rsidRPr="003206CB" w:rsidRDefault="001F7CDF" w:rsidP="00D81F7C">
            <w:r w:rsidRPr="00B228D1">
              <w:t>CONTRACT TITLE</w:t>
            </w:r>
            <w:r w:rsidRPr="006B0AE7">
              <w:rPr>
                <w:b/>
              </w:rPr>
              <w:t>:</w:t>
            </w:r>
            <w:ins w:id="0" w:author="Bruce Schweitzer" w:date="2012-09-26T14:29:00Z">
              <w:r w:rsidR="00893CD0">
                <w:rPr>
                  <w:b/>
                </w:rPr>
                <w:t xml:space="preserve"> </w:t>
              </w:r>
            </w:ins>
          </w:p>
        </w:tc>
        <w:tc>
          <w:tcPr>
            <w:tcW w:w="12330" w:type="dxa"/>
            <w:gridSpan w:val="39"/>
          </w:tcPr>
          <w:p w:rsidR="001F7CDF" w:rsidRPr="003206CB" w:rsidRDefault="001F7CDF" w:rsidP="00D81F7C"/>
        </w:tc>
      </w:tr>
      <w:tr w:rsidR="001F7CDF" w:rsidTr="00D81F7C">
        <w:trPr>
          <w:cantSplit/>
          <w:trHeight w:hRule="exact" w:val="378"/>
        </w:trPr>
        <w:tc>
          <w:tcPr>
            <w:tcW w:w="9830" w:type="dxa"/>
            <w:gridSpan w:val="29"/>
          </w:tcPr>
          <w:p w:rsidR="001F7CDF" w:rsidRPr="003206CB" w:rsidRDefault="001F7CDF" w:rsidP="00D81F7C">
            <w:pPr>
              <w:tabs>
                <w:tab w:val="left" w:pos="7211"/>
              </w:tabs>
              <w:ind w:left="7272" w:hanging="7272"/>
            </w:pPr>
            <w:r>
              <w:t>CONTRACTOR</w:t>
            </w:r>
            <w:r w:rsidR="006B0AE7">
              <w:rPr>
                <w:b/>
              </w:rPr>
              <w:t>:</w:t>
            </w:r>
            <w:r w:rsidRPr="00B228D1">
              <w:t xml:space="preserve"> </w:t>
            </w:r>
            <w:r w:rsidR="00893CD0">
              <w:t>___________________</w:t>
            </w:r>
          </w:p>
        </w:tc>
        <w:tc>
          <w:tcPr>
            <w:tcW w:w="2430" w:type="dxa"/>
            <w:gridSpan w:val="11"/>
            <w:vAlign w:val="bottom"/>
          </w:tcPr>
          <w:p w:rsidR="001F7CDF" w:rsidRDefault="001F7CDF" w:rsidP="00D81F7C">
            <w:pPr>
              <w:tabs>
                <w:tab w:val="left" w:pos="7211"/>
              </w:tabs>
              <w:ind w:left="7271" w:hanging="7271"/>
            </w:pPr>
            <w:r>
              <w:t>Month</w:t>
            </w:r>
            <w:r w:rsidRPr="006B0AE7">
              <w:rPr>
                <w:b/>
              </w:rPr>
              <w:t>:</w:t>
            </w:r>
            <w:r>
              <w:t>_______________</w:t>
            </w:r>
          </w:p>
        </w:tc>
        <w:tc>
          <w:tcPr>
            <w:tcW w:w="2179" w:type="dxa"/>
            <w:vAlign w:val="bottom"/>
          </w:tcPr>
          <w:p w:rsidR="001F7CDF" w:rsidRDefault="001F7CDF" w:rsidP="00D81F7C">
            <w:pPr>
              <w:tabs>
                <w:tab w:val="left" w:pos="7211"/>
              </w:tabs>
              <w:ind w:left="7271" w:hanging="7271"/>
            </w:pPr>
            <w:r>
              <w:t>Year</w:t>
            </w:r>
            <w:r w:rsidRPr="006B0AE7">
              <w:rPr>
                <w:b/>
              </w:rPr>
              <w:t>:</w:t>
            </w:r>
            <w:r>
              <w:t>____________</w:t>
            </w:r>
          </w:p>
        </w:tc>
      </w:tr>
      <w:tr w:rsidR="001F7CDF" w:rsidTr="00D81F7C">
        <w:trPr>
          <w:cantSplit/>
          <w:trHeight w:val="85"/>
        </w:trPr>
        <w:tc>
          <w:tcPr>
            <w:tcW w:w="14439" w:type="dxa"/>
            <w:gridSpan w:val="41"/>
          </w:tcPr>
          <w:p w:rsidR="001F7CDF" w:rsidRDefault="001F7CDF" w:rsidP="00D81F7C">
            <w:pPr>
              <w:tabs>
                <w:tab w:val="center" w:pos="97"/>
              </w:tabs>
              <w:spacing w:line="120" w:lineRule="auto"/>
              <w:rPr>
                <w:sz w:val="16"/>
              </w:rPr>
            </w:pPr>
          </w:p>
        </w:tc>
      </w:tr>
      <w:tr w:rsidR="001F7CDF" w:rsidTr="00D81F7C">
        <w:trPr>
          <w:cantSplit/>
          <w:trHeight w:val="318"/>
        </w:trPr>
        <w:tc>
          <w:tcPr>
            <w:tcW w:w="1280" w:type="dxa"/>
            <w:vMerge w:val="restart"/>
            <w:tcBorders>
              <w:top w:val="double" w:sz="2" w:space="0" w:color="000000"/>
              <w:left w:val="double" w:sz="2" w:space="0" w:color="000000"/>
              <w:right w:val="single" w:sz="2" w:space="0" w:color="000000"/>
            </w:tcBorders>
          </w:tcPr>
          <w:p w:rsidR="001F7CDF" w:rsidRDefault="001F7CDF" w:rsidP="00D81F7C">
            <w:pPr>
              <w:spacing w:before="120" w:after="10"/>
              <w:jc w:val="center"/>
              <w:rPr>
                <w:sz w:val="16"/>
              </w:rPr>
            </w:pPr>
            <w:r>
              <w:rPr>
                <w:sz w:val="16"/>
              </w:rPr>
              <w:t>ACTIVITY</w:t>
            </w:r>
          </w:p>
          <w:p w:rsidR="001F7CDF" w:rsidRDefault="001F7CDF" w:rsidP="00D81F7C">
            <w:pPr>
              <w:spacing w:before="120" w:after="10"/>
              <w:jc w:val="center"/>
              <w:rPr>
                <w:sz w:val="16"/>
              </w:rPr>
            </w:pPr>
            <w:r>
              <w:rPr>
                <w:sz w:val="16"/>
              </w:rPr>
              <w:t>NUMBER</w:t>
            </w:r>
          </w:p>
        </w:tc>
        <w:tc>
          <w:tcPr>
            <w:tcW w:w="1350" w:type="dxa"/>
            <w:gridSpan w:val="2"/>
            <w:vMerge w:val="restart"/>
            <w:tcBorders>
              <w:top w:val="double" w:sz="2" w:space="0" w:color="000000"/>
              <w:left w:val="double" w:sz="2" w:space="0" w:color="000000"/>
              <w:right w:val="single" w:sz="2" w:space="0" w:color="000000"/>
            </w:tcBorders>
          </w:tcPr>
          <w:p w:rsidR="001F7CDF" w:rsidRDefault="001F7CDF" w:rsidP="00D81F7C">
            <w:pPr>
              <w:spacing w:before="120" w:after="10"/>
              <w:jc w:val="center"/>
              <w:rPr>
                <w:sz w:val="16"/>
              </w:rPr>
            </w:pPr>
            <w:r>
              <w:rPr>
                <w:sz w:val="16"/>
              </w:rPr>
              <w:t>ACTIVITY</w:t>
            </w:r>
          </w:p>
          <w:p w:rsidR="001F7CDF" w:rsidRDefault="001F7CDF" w:rsidP="00D81F7C">
            <w:pPr>
              <w:spacing w:before="120" w:after="3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DESCRIPTION</w:t>
            </w:r>
          </w:p>
        </w:tc>
        <w:tc>
          <w:tcPr>
            <w:tcW w:w="1099" w:type="dxa"/>
            <w:gridSpan w:val="2"/>
            <w:vMerge w:val="restart"/>
            <w:tcBorders>
              <w:top w:val="double" w:sz="2" w:space="0" w:color="000000"/>
              <w:left w:val="double" w:sz="2" w:space="0" w:color="000000"/>
              <w:right w:val="single" w:sz="2" w:space="0" w:color="000000"/>
            </w:tcBorders>
          </w:tcPr>
          <w:p w:rsidR="001F7CDF" w:rsidRDefault="001F7CDF" w:rsidP="00D81F7C">
            <w:pPr>
              <w:spacing w:before="120" w:after="32"/>
              <w:jc w:val="center"/>
              <w:rPr>
                <w:sz w:val="16"/>
              </w:rPr>
            </w:pPr>
            <w:r>
              <w:rPr>
                <w:sz w:val="16"/>
              </w:rPr>
              <w:t>FOREMAN</w:t>
            </w:r>
          </w:p>
        </w:tc>
        <w:tc>
          <w:tcPr>
            <w:tcW w:w="900" w:type="dxa"/>
            <w:gridSpan w:val="2"/>
            <w:tcBorders>
              <w:top w:val="double" w:sz="2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bottom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WEEK</w:t>
            </w:r>
          </w:p>
        </w:tc>
        <w:tc>
          <w:tcPr>
            <w:tcW w:w="1852" w:type="dxa"/>
            <w:gridSpan w:val="7"/>
            <w:tcBorders>
              <w:top w:val="double" w:sz="2" w:space="0" w:color="000000"/>
              <w:left w:val="single" w:sz="6" w:space="0" w:color="FFFFFF"/>
              <w:bottom w:val="single" w:sz="7" w:space="0" w:color="000000"/>
            </w:tcBorders>
            <w:vAlign w:val="bottom"/>
          </w:tcPr>
          <w:p w:rsidR="001F7CDF" w:rsidRPr="00D81F7C" w:rsidRDefault="001F7CDF" w:rsidP="00D81F7C">
            <w:pPr>
              <w:tabs>
                <w:tab w:val="center" w:pos="97"/>
              </w:tabs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LAST WEEK</w:t>
            </w:r>
          </w:p>
        </w:tc>
        <w:tc>
          <w:tcPr>
            <w:tcW w:w="1916" w:type="dxa"/>
            <w:gridSpan w:val="8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1F7CDF" w:rsidRPr="00D81F7C" w:rsidRDefault="001F7CDF" w:rsidP="00D81F7C">
            <w:pPr>
              <w:tabs>
                <w:tab w:val="center" w:pos="97"/>
              </w:tabs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THIS WEEK</w:t>
            </w:r>
          </w:p>
        </w:tc>
        <w:tc>
          <w:tcPr>
            <w:tcW w:w="1911" w:type="dxa"/>
            <w:gridSpan w:val="9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1F7CDF" w:rsidRPr="00D81F7C" w:rsidRDefault="001F7CDF" w:rsidP="00D81F7C">
            <w:pPr>
              <w:tabs>
                <w:tab w:val="center" w:pos="97"/>
              </w:tabs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NEXT WEEK</w:t>
            </w:r>
          </w:p>
        </w:tc>
        <w:tc>
          <w:tcPr>
            <w:tcW w:w="1881" w:type="dxa"/>
            <w:gridSpan w:val="8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1F7CDF" w:rsidRPr="00D81F7C" w:rsidRDefault="001F7CDF" w:rsidP="00D81F7C">
            <w:pPr>
              <w:tabs>
                <w:tab w:val="center" w:pos="97"/>
              </w:tabs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SECOND WEEK</w:t>
            </w:r>
          </w:p>
        </w:tc>
        <w:tc>
          <w:tcPr>
            <w:tcW w:w="2250" w:type="dxa"/>
            <w:gridSpan w:val="2"/>
            <w:vMerge w:val="restart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:rsidR="001F7CDF" w:rsidRDefault="001F7CDF" w:rsidP="00D81F7C">
            <w:pPr>
              <w:tabs>
                <w:tab w:val="center" w:pos="97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REMARKS</w:t>
            </w:r>
          </w:p>
        </w:tc>
      </w:tr>
      <w:tr w:rsidR="001F7CDF" w:rsidTr="00D81F7C">
        <w:trPr>
          <w:cantSplit/>
        </w:trPr>
        <w:tc>
          <w:tcPr>
            <w:tcW w:w="1280" w:type="dxa"/>
            <w:vMerge/>
            <w:tcBorders>
              <w:left w:val="double" w:sz="2" w:space="0" w:color="000000"/>
              <w:right w:val="single" w:sz="2" w:space="0" w:color="000000"/>
            </w:tcBorders>
          </w:tcPr>
          <w:p w:rsidR="001F7CDF" w:rsidRDefault="001F7CDF" w:rsidP="00D81F7C">
            <w:pPr>
              <w:spacing w:before="120" w:after="32"/>
              <w:jc w:val="center"/>
              <w:rPr>
                <w:sz w:val="16"/>
              </w:rPr>
            </w:pPr>
          </w:p>
        </w:tc>
        <w:tc>
          <w:tcPr>
            <w:tcW w:w="1350" w:type="dxa"/>
            <w:gridSpan w:val="2"/>
            <w:vMerge/>
            <w:tcBorders>
              <w:left w:val="double" w:sz="2" w:space="0" w:color="000000"/>
              <w:right w:val="single" w:sz="2" w:space="0" w:color="000000"/>
            </w:tcBorders>
          </w:tcPr>
          <w:p w:rsidR="001F7CDF" w:rsidRDefault="001F7CDF" w:rsidP="00D81F7C">
            <w:pPr>
              <w:spacing w:before="120" w:after="32"/>
              <w:jc w:val="center"/>
              <w:rPr>
                <w:sz w:val="16"/>
              </w:rPr>
            </w:pPr>
          </w:p>
        </w:tc>
        <w:tc>
          <w:tcPr>
            <w:tcW w:w="1099" w:type="dxa"/>
            <w:gridSpan w:val="2"/>
            <w:vMerge/>
            <w:tcBorders>
              <w:left w:val="double" w:sz="2" w:space="0" w:color="000000"/>
              <w:right w:val="single" w:sz="2" w:space="0" w:color="000000"/>
            </w:tcBorders>
          </w:tcPr>
          <w:p w:rsidR="001F7CDF" w:rsidRDefault="001F7CDF" w:rsidP="00D81F7C">
            <w:pPr>
              <w:spacing w:before="120" w:after="32"/>
              <w:jc w:val="center"/>
              <w:rPr>
                <w:sz w:val="16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2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before="60"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DATE</w:t>
            </w:r>
          </w:p>
        </w:tc>
        <w:tc>
          <w:tcPr>
            <w:tcW w:w="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vMerge/>
            <w:tcBorders>
              <w:top w:val="nil"/>
              <w:left w:val="single" w:sz="2" w:space="0" w:color="000000"/>
              <w:bottom w:val="double" w:sz="2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6"/>
              </w:rPr>
            </w:pPr>
          </w:p>
        </w:tc>
      </w:tr>
      <w:tr w:rsidR="001F7CDF" w:rsidTr="00D81F7C">
        <w:trPr>
          <w:cantSplit/>
        </w:trPr>
        <w:tc>
          <w:tcPr>
            <w:tcW w:w="1280" w:type="dxa"/>
            <w:vMerge/>
            <w:tcBorders>
              <w:left w:val="double" w:sz="2" w:space="0" w:color="000000"/>
              <w:bottom w:val="double" w:sz="7" w:space="0" w:color="000000"/>
              <w:right w:val="single" w:sz="2" w:space="0" w:color="000000"/>
            </w:tcBorders>
          </w:tcPr>
          <w:p w:rsidR="001F7CDF" w:rsidRDefault="001F7CDF" w:rsidP="00D81F7C">
            <w:pPr>
              <w:spacing w:before="120" w:after="32"/>
              <w:jc w:val="center"/>
              <w:rPr>
                <w:sz w:val="16"/>
              </w:rPr>
            </w:pPr>
          </w:p>
        </w:tc>
        <w:tc>
          <w:tcPr>
            <w:tcW w:w="1350" w:type="dxa"/>
            <w:gridSpan w:val="2"/>
            <w:vMerge/>
            <w:tcBorders>
              <w:left w:val="double" w:sz="2" w:space="0" w:color="000000"/>
              <w:bottom w:val="double" w:sz="7" w:space="0" w:color="000000"/>
              <w:right w:val="single" w:sz="2" w:space="0" w:color="000000"/>
            </w:tcBorders>
          </w:tcPr>
          <w:p w:rsidR="001F7CDF" w:rsidRDefault="001F7CDF" w:rsidP="00D81F7C">
            <w:pPr>
              <w:spacing w:before="120" w:after="32"/>
              <w:jc w:val="center"/>
              <w:rPr>
                <w:sz w:val="16"/>
              </w:rPr>
            </w:pPr>
          </w:p>
        </w:tc>
        <w:tc>
          <w:tcPr>
            <w:tcW w:w="1099" w:type="dxa"/>
            <w:gridSpan w:val="2"/>
            <w:vMerge/>
            <w:tcBorders>
              <w:left w:val="double" w:sz="2" w:space="0" w:color="000000"/>
              <w:bottom w:val="double" w:sz="7" w:space="0" w:color="000000"/>
              <w:right w:val="single" w:sz="2" w:space="0" w:color="000000"/>
            </w:tcBorders>
          </w:tcPr>
          <w:p w:rsidR="001F7CDF" w:rsidRDefault="001F7CDF" w:rsidP="00D81F7C">
            <w:pPr>
              <w:spacing w:before="120" w:after="32"/>
              <w:jc w:val="center"/>
              <w:rPr>
                <w:sz w:val="16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2" w:space="0" w:color="000000"/>
              <w:bottom w:val="double" w:sz="7" w:space="0" w:color="000000"/>
            </w:tcBorders>
          </w:tcPr>
          <w:p w:rsidR="001F7CDF" w:rsidRPr="00D81F7C" w:rsidRDefault="001F7CDF" w:rsidP="00D81F7C">
            <w:pPr>
              <w:spacing w:before="60" w:after="32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DAY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doub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32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S</w:t>
            </w: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M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T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W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T</w:t>
            </w: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F</w:t>
            </w: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doub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S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doub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S</w:t>
            </w: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M</w:t>
            </w: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T</w:t>
            </w: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W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T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F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doub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S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doub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S</w:t>
            </w: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M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T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W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T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doub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F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doub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S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S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M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T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W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T</w:t>
            </w: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double" w:sz="7" w:space="0" w:color="000000"/>
            </w:tcBorders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F</w:t>
            </w: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doub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32"/>
              <w:jc w:val="both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S</w:t>
            </w:r>
          </w:p>
        </w:tc>
        <w:tc>
          <w:tcPr>
            <w:tcW w:w="2250" w:type="dxa"/>
            <w:gridSpan w:val="2"/>
            <w:vMerge/>
            <w:tcBorders>
              <w:top w:val="nil"/>
              <w:left w:val="single" w:sz="2" w:space="0" w:color="000000"/>
              <w:bottom w:val="double" w:sz="2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32"/>
              <w:jc w:val="both"/>
              <w:rPr>
                <w:sz w:val="16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 xml:space="preserve">Craft </w:t>
            </w:r>
          </w:p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</w:t>
            </w:r>
          </w:p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 xml:space="preserve"> 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</w:t>
            </w:r>
          </w:p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 xml:space="preserve"> 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</w:t>
            </w:r>
          </w:p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 xml:space="preserve"> 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</w:t>
            </w:r>
          </w:p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 xml:space="preserve"> 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</w:t>
            </w:r>
          </w:p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 xml:space="preserve"> 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</w:t>
            </w:r>
          </w:p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 xml:space="preserve"> 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</w:t>
            </w:r>
          </w:p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 xml:space="preserve"> 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  <w:r w:rsidRPr="00D81F7C">
              <w:rPr>
                <w:sz w:val="15"/>
                <w:szCs w:val="15"/>
              </w:rPr>
              <w:t>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Pr="00D81F7C" w:rsidRDefault="001F7CDF" w:rsidP="00D81F7C">
            <w:pPr>
              <w:spacing w:after="10"/>
              <w:jc w:val="center"/>
              <w:rPr>
                <w:sz w:val="15"/>
                <w:szCs w:val="15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</w:tcBorders>
          </w:tcPr>
          <w:p w:rsidR="001F7CDF" w:rsidRPr="000B1750" w:rsidRDefault="001F7CDF" w:rsidP="00D81F7C">
            <w:pPr>
              <w:jc w:val="center"/>
              <w:rPr>
                <w:sz w:val="16"/>
                <w:szCs w:val="16"/>
              </w:rPr>
            </w:pPr>
            <w:r w:rsidRPr="000B1750">
              <w:rPr>
                <w:sz w:val="16"/>
                <w:szCs w:val="16"/>
              </w:rPr>
              <w:t>Craft</w:t>
            </w:r>
          </w:p>
          <w:p w:rsidR="001F7CDF" w:rsidRPr="000B1750" w:rsidRDefault="001F7CDF" w:rsidP="00D81F7C">
            <w:pPr>
              <w:spacing w:after="10"/>
              <w:jc w:val="center"/>
              <w:rPr>
                <w:sz w:val="16"/>
                <w:szCs w:val="16"/>
              </w:rPr>
            </w:pPr>
            <w:r w:rsidRPr="000B1750">
              <w:rPr>
                <w:sz w:val="16"/>
                <w:szCs w:val="16"/>
              </w:rPr>
              <w:t xml:space="preserve"> 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D81F7C">
        <w:tc>
          <w:tcPr>
            <w:tcW w:w="128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1F7CDF" w:rsidRPr="000B1750" w:rsidRDefault="001F7CDF" w:rsidP="00D81F7C">
            <w:pPr>
              <w:spacing w:after="10"/>
              <w:jc w:val="center"/>
              <w:rPr>
                <w:sz w:val="16"/>
                <w:szCs w:val="16"/>
              </w:rPr>
            </w:pPr>
            <w:r w:rsidRPr="000B1750">
              <w:rPr>
                <w:sz w:val="16"/>
                <w:szCs w:val="16"/>
              </w:rPr>
              <w:t>Total Craft Scheduled</w:t>
            </w: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4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316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2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8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nil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04" w:type="dxa"/>
            <w:tcBorders>
              <w:top w:val="single" w:sz="6" w:space="0" w:color="FFFFFF"/>
              <w:left w:val="single" w:sz="2" w:space="0" w:color="000000"/>
              <w:bottom w:val="single" w:sz="6" w:space="0" w:color="FFFFFF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FFFFFF"/>
              <w:left w:val="nil"/>
              <w:bottom w:val="single" w:sz="6" w:space="0" w:color="FFFFFF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  <w:tr w:rsidR="001F7CDF" w:rsidTr="00A070AE">
        <w:trPr>
          <w:trHeight w:val="370"/>
        </w:trPr>
        <w:tc>
          <w:tcPr>
            <w:tcW w:w="1280" w:type="dxa"/>
            <w:tcBorders>
              <w:top w:val="single" w:sz="6" w:space="0" w:color="FFFFFF"/>
              <w:left w:val="double" w:sz="12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FFFFFF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rPr>
                <w:sz w:val="12"/>
              </w:rPr>
            </w:pPr>
          </w:p>
        </w:tc>
        <w:tc>
          <w:tcPr>
            <w:tcW w:w="880" w:type="dxa"/>
            <w:tcBorders>
              <w:top w:val="single" w:sz="6" w:space="0" w:color="FFFFFF"/>
              <w:left w:val="single" w:sz="7" w:space="0" w:color="000000"/>
              <w:bottom w:val="double" w:sz="2" w:space="0" w:color="000000"/>
            </w:tcBorders>
          </w:tcPr>
          <w:p w:rsidR="001F7CDF" w:rsidRPr="000B1750" w:rsidRDefault="001F7CDF" w:rsidP="00D81F7C">
            <w:pPr>
              <w:jc w:val="center"/>
              <w:rPr>
                <w:sz w:val="16"/>
                <w:szCs w:val="16"/>
              </w:rPr>
            </w:pPr>
            <w:r w:rsidRPr="000B1750">
              <w:rPr>
                <w:sz w:val="16"/>
                <w:szCs w:val="16"/>
              </w:rPr>
              <w:t>Total Craft</w:t>
            </w:r>
          </w:p>
          <w:p w:rsidR="001F7CDF" w:rsidRPr="000B1750" w:rsidRDefault="001F7CDF" w:rsidP="00D81F7C">
            <w:pPr>
              <w:spacing w:after="10"/>
              <w:jc w:val="center"/>
              <w:rPr>
                <w:sz w:val="16"/>
                <w:szCs w:val="16"/>
              </w:rPr>
            </w:pPr>
            <w:r w:rsidRPr="000B1750">
              <w:rPr>
                <w:sz w:val="16"/>
                <w:szCs w:val="16"/>
              </w:rPr>
              <w:t>Actual</w:t>
            </w: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44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302" w:type="dxa"/>
            <w:gridSpan w:val="2"/>
            <w:tcBorders>
              <w:top w:val="single" w:sz="7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316" w:type="dxa"/>
            <w:tcBorders>
              <w:top w:val="single" w:sz="7" w:space="0" w:color="000000"/>
              <w:left w:val="nil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20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88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nil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7" w:space="0" w:color="000000"/>
              <w:bottom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gridSpan w:val="2"/>
            <w:tcBorders>
              <w:top w:val="single" w:sz="7" w:space="0" w:color="000000"/>
              <w:left w:val="single" w:sz="2" w:space="0" w:color="000000"/>
              <w:bottom w:val="double" w:sz="2" w:space="0" w:color="000000"/>
              <w:right w:val="single" w:sz="7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  <w:right w:val="single" w:sz="7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73" w:type="dxa"/>
            <w:tcBorders>
              <w:top w:val="single" w:sz="7" w:space="0" w:color="000000"/>
              <w:left w:val="single" w:sz="7" w:space="0" w:color="000000"/>
              <w:bottom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04" w:type="dxa"/>
            <w:tcBorders>
              <w:top w:val="single" w:sz="7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pct50" w:color="auto" w:fill="FFFFFF"/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nil"/>
              <w:bottom w:val="double" w:sz="2" w:space="0" w:color="000000"/>
              <w:right w:val="double" w:sz="2" w:space="0" w:color="000000"/>
            </w:tcBorders>
          </w:tcPr>
          <w:p w:rsidR="001F7CDF" w:rsidRDefault="001F7CDF" w:rsidP="00D81F7C">
            <w:pPr>
              <w:spacing w:after="10"/>
              <w:jc w:val="center"/>
              <w:rPr>
                <w:sz w:val="12"/>
              </w:rPr>
            </w:pPr>
          </w:p>
        </w:tc>
      </w:tr>
    </w:tbl>
    <w:p w:rsidR="001F7CDF" w:rsidRDefault="001F7CDF" w:rsidP="001F7CDF">
      <w:pPr>
        <w:ind w:left="-360"/>
        <w:sectPr w:rsidR="001F7CDF" w:rsidSect="000B17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440" w:right="1440" w:bottom="1440" w:left="630" w:header="432" w:footer="720" w:gutter="0"/>
          <w:cols w:space="720"/>
          <w:docGrid w:linePitch="360"/>
        </w:sectPr>
      </w:pPr>
    </w:p>
    <w:p w:rsidR="00472111" w:rsidRDefault="00472111" w:rsidP="00472111">
      <w:pPr>
        <w:pStyle w:val="ListParagraph"/>
        <w:spacing w:before="120" w:after="120"/>
        <w:ind w:left="360"/>
      </w:pPr>
      <w:r>
        <w:lastRenderedPageBreak/>
        <w:t>Instructions for completing the Four Week Rolling Schedule:</w:t>
      </w:r>
    </w:p>
    <w:p w:rsidR="00472111" w:rsidRDefault="00472111" w:rsidP="00472111"/>
    <w:p w:rsidR="00472111" w:rsidRDefault="00472111" w:rsidP="00472111"/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</w:t>
      </w:r>
      <w:r w:rsidR="00893CD0">
        <w:t>C</w:t>
      </w:r>
      <w:r>
        <w:t>ontract Number.</w:t>
      </w:r>
    </w:p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</w:t>
      </w:r>
      <w:r w:rsidR="00893CD0">
        <w:t>C</w:t>
      </w:r>
      <w:r>
        <w:t>ontract Title</w:t>
      </w:r>
    </w:p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</w:t>
      </w:r>
      <w:r w:rsidR="00893CD0">
        <w:t>C</w:t>
      </w:r>
      <w:r>
        <w:t>ontractor Company Name</w:t>
      </w:r>
    </w:p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Month and Day of start of work</w:t>
      </w:r>
    </w:p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Year (i.e. 2012).</w:t>
      </w:r>
    </w:p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Schedule Activity Number</w:t>
      </w:r>
    </w:p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Activity Description</w:t>
      </w:r>
    </w:p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Discipline performing the work</w:t>
      </w:r>
    </w:p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the Calendar Day starting with the work start day. (i.e. 15</w:t>
      </w:r>
      <w:proofErr w:type="gramStart"/>
      <w:r>
        <w:t>,16,17</w:t>
      </w:r>
      <w:proofErr w:type="gramEnd"/>
      <w:r>
        <w:t>, etc.)</w:t>
      </w:r>
    </w:p>
    <w:p w:rsidR="00472111" w:rsidRDefault="00472111" w:rsidP="00472111">
      <w:pPr>
        <w:pStyle w:val="ListParagraph"/>
        <w:numPr>
          <w:ilvl w:val="0"/>
          <w:numId w:val="1"/>
        </w:numPr>
        <w:spacing w:before="120" w:after="120"/>
      </w:pPr>
      <w:r>
        <w:t xml:space="preserve">  Enter remarks.</w:t>
      </w:r>
    </w:p>
    <w:p w:rsidR="00472111" w:rsidRDefault="00472111" w:rsidP="00472111">
      <w:pPr>
        <w:pStyle w:val="ListParagraph"/>
      </w:pPr>
    </w:p>
    <w:p w:rsidR="001F7CDF" w:rsidRDefault="001F7CDF" w:rsidP="00472111">
      <w:pPr>
        <w:ind w:left="-360"/>
        <w:jc w:val="center"/>
      </w:pPr>
    </w:p>
    <w:sectPr w:rsidR="001F7CDF" w:rsidSect="00472111">
      <w:headerReference w:type="default" r:id="rId14"/>
      <w:footerReference w:type="default" r:id="rId15"/>
      <w:pgSz w:w="12240" w:h="15840" w:code="1"/>
      <w:pgMar w:top="990" w:right="630" w:bottom="144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2F0" w:rsidRDefault="000312F0" w:rsidP="001F7CDF">
      <w:r>
        <w:separator/>
      </w:r>
    </w:p>
  </w:endnote>
  <w:endnote w:type="continuationSeparator" w:id="0">
    <w:p w:rsidR="000312F0" w:rsidRDefault="000312F0" w:rsidP="001F7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74" w:rsidRDefault="009326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2F0" w:rsidRDefault="000312F0" w:rsidP="00D518D3">
    <w:pPr>
      <w:tabs>
        <w:tab w:val="center" w:pos="6480"/>
        <w:tab w:val="right" w:pos="13770"/>
      </w:tabs>
    </w:pPr>
    <w:r>
      <w:rPr>
        <w:b/>
        <w:sz w:val="18"/>
        <w:szCs w:val="18"/>
      </w:rPr>
      <w:t>FBP-DD-PRO-00129-F09, Rev. 0 (07/12)</w:t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 w:rsidRPr="00D518D3">
          <w:rPr>
            <w:sz w:val="18"/>
            <w:szCs w:val="18"/>
          </w:rPr>
          <w:t xml:space="preserve">Page </w:t>
        </w:r>
        <w:r w:rsidR="009B4DD8" w:rsidRPr="00D518D3">
          <w:rPr>
            <w:sz w:val="18"/>
            <w:szCs w:val="18"/>
          </w:rPr>
          <w:fldChar w:fldCharType="begin"/>
        </w:r>
        <w:r w:rsidRPr="00D518D3">
          <w:rPr>
            <w:sz w:val="18"/>
            <w:szCs w:val="18"/>
          </w:rPr>
          <w:instrText xml:space="preserve"> PAGE </w:instrText>
        </w:r>
        <w:r w:rsidR="009B4DD8" w:rsidRPr="00D518D3">
          <w:rPr>
            <w:sz w:val="18"/>
            <w:szCs w:val="18"/>
          </w:rPr>
          <w:fldChar w:fldCharType="separate"/>
        </w:r>
        <w:r w:rsidR="00932674">
          <w:rPr>
            <w:noProof/>
            <w:sz w:val="18"/>
            <w:szCs w:val="18"/>
          </w:rPr>
          <w:t>1</w:t>
        </w:r>
        <w:r w:rsidR="009B4DD8" w:rsidRPr="00D518D3">
          <w:rPr>
            <w:sz w:val="18"/>
            <w:szCs w:val="18"/>
          </w:rPr>
          <w:fldChar w:fldCharType="end"/>
        </w:r>
        <w:r w:rsidRPr="00D518D3">
          <w:rPr>
            <w:sz w:val="18"/>
            <w:szCs w:val="18"/>
          </w:rPr>
          <w:t xml:space="preserve"> of </w:t>
        </w:r>
        <w:r w:rsidR="009B4DD8" w:rsidRPr="00D518D3">
          <w:rPr>
            <w:sz w:val="18"/>
            <w:szCs w:val="18"/>
          </w:rPr>
          <w:fldChar w:fldCharType="begin"/>
        </w:r>
        <w:r w:rsidRPr="00D518D3">
          <w:rPr>
            <w:sz w:val="18"/>
            <w:szCs w:val="18"/>
          </w:rPr>
          <w:instrText xml:space="preserve"> NUMPAGES  </w:instrText>
        </w:r>
        <w:r w:rsidR="009B4DD8" w:rsidRPr="00D518D3">
          <w:rPr>
            <w:sz w:val="18"/>
            <w:szCs w:val="18"/>
          </w:rPr>
          <w:fldChar w:fldCharType="separate"/>
        </w:r>
        <w:r w:rsidR="00932674">
          <w:rPr>
            <w:noProof/>
            <w:sz w:val="18"/>
            <w:szCs w:val="18"/>
          </w:rPr>
          <w:t>2</w:t>
        </w:r>
        <w:r w:rsidR="009B4DD8" w:rsidRPr="00D518D3">
          <w:rPr>
            <w:sz w:val="18"/>
            <w:szCs w:val="18"/>
          </w:rPr>
          <w:fldChar w:fldCharType="end"/>
        </w:r>
      </w:sdtContent>
    </w:sdt>
  </w:p>
  <w:p w:rsidR="000312F0" w:rsidRPr="001F7CDF" w:rsidRDefault="000312F0">
    <w:pPr>
      <w:pStyle w:val="Footer"/>
      <w:rPr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74" w:rsidRDefault="0093267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2F0" w:rsidRDefault="000312F0" w:rsidP="00132295">
    <w:pPr>
      <w:tabs>
        <w:tab w:val="center" w:pos="5760"/>
        <w:tab w:val="right" w:pos="10080"/>
        <w:tab w:val="right" w:pos="13770"/>
      </w:tabs>
    </w:pPr>
    <w:r>
      <w:rPr>
        <w:b/>
        <w:sz w:val="18"/>
        <w:szCs w:val="18"/>
      </w:rPr>
      <w:t>FBP-DD-PRO-00129-F09, Rev. 0 (07/12)</w:t>
    </w:r>
    <w:sdt>
      <w:sdtPr>
        <w:id w:val="891072"/>
        <w:docPartObj>
          <w:docPartGallery w:val="Page Numbers (Top of Page)"/>
          <w:docPartUnique/>
        </w:docPartObj>
      </w:sdtPr>
      <w:sdtEndPr/>
      <w:sdtContent>
        <w:sdt>
          <w:sdtPr>
            <w:id w:val="891071"/>
            <w:docPartObj>
              <w:docPartGallery w:val="Page Numbers (Top of Page)"/>
              <w:docPartUnique/>
            </w:docPartObj>
          </w:sdtPr>
          <w:sdtEndPr/>
          <w:sdtContent>
            <w:r>
              <w:tab/>
            </w:r>
            <w:r>
              <w:tab/>
            </w:r>
          </w:sdtContent>
        </w:sdt>
        <w:r w:rsidRPr="00D518D3">
          <w:rPr>
            <w:sz w:val="18"/>
            <w:szCs w:val="18"/>
          </w:rPr>
          <w:t xml:space="preserve"> Page </w:t>
        </w:r>
        <w:r w:rsidR="009B4DD8" w:rsidRPr="00D518D3">
          <w:rPr>
            <w:sz w:val="18"/>
            <w:szCs w:val="18"/>
          </w:rPr>
          <w:fldChar w:fldCharType="begin"/>
        </w:r>
        <w:r w:rsidRPr="00D518D3">
          <w:rPr>
            <w:sz w:val="18"/>
            <w:szCs w:val="18"/>
          </w:rPr>
          <w:instrText xml:space="preserve"> PAGE </w:instrText>
        </w:r>
        <w:r w:rsidR="009B4DD8" w:rsidRPr="00D518D3">
          <w:rPr>
            <w:sz w:val="18"/>
            <w:szCs w:val="18"/>
          </w:rPr>
          <w:fldChar w:fldCharType="separate"/>
        </w:r>
        <w:r w:rsidR="00932674">
          <w:rPr>
            <w:noProof/>
            <w:sz w:val="18"/>
            <w:szCs w:val="18"/>
          </w:rPr>
          <w:t>2</w:t>
        </w:r>
        <w:r w:rsidR="009B4DD8" w:rsidRPr="00D518D3">
          <w:rPr>
            <w:sz w:val="18"/>
            <w:szCs w:val="18"/>
          </w:rPr>
          <w:fldChar w:fldCharType="end"/>
        </w:r>
        <w:r w:rsidRPr="00D518D3">
          <w:rPr>
            <w:sz w:val="18"/>
            <w:szCs w:val="18"/>
          </w:rPr>
          <w:t xml:space="preserve"> of </w:t>
        </w:r>
        <w:r w:rsidR="009B4DD8" w:rsidRPr="00D518D3">
          <w:rPr>
            <w:sz w:val="18"/>
            <w:szCs w:val="18"/>
          </w:rPr>
          <w:fldChar w:fldCharType="begin"/>
        </w:r>
        <w:r w:rsidRPr="00D518D3">
          <w:rPr>
            <w:sz w:val="18"/>
            <w:szCs w:val="18"/>
          </w:rPr>
          <w:instrText xml:space="preserve"> NUMPAGES  </w:instrText>
        </w:r>
        <w:r w:rsidR="009B4DD8" w:rsidRPr="00D518D3">
          <w:rPr>
            <w:sz w:val="18"/>
            <w:szCs w:val="18"/>
          </w:rPr>
          <w:fldChar w:fldCharType="separate"/>
        </w:r>
        <w:r w:rsidR="00932674">
          <w:rPr>
            <w:noProof/>
            <w:sz w:val="18"/>
            <w:szCs w:val="18"/>
          </w:rPr>
          <w:t>2</w:t>
        </w:r>
        <w:r w:rsidR="009B4DD8" w:rsidRPr="00D518D3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2F0" w:rsidRDefault="000312F0" w:rsidP="001F7CDF">
      <w:r>
        <w:separator/>
      </w:r>
    </w:p>
  </w:footnote>
  <w:footnote w:type="continuationSeparator" w:id="0">
    <w:p w:rsidR="000312F0" w:rsidRDefault="000312F0" w:rsidP="001F7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74" w:rsidRDefault="009326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2F0" w:rsidRDefault="000312F0">
    <w:pPr>
      <w:pStyle w:val="Attachment"/>
      <w:framePr w:w="14444" w:hSpace="180" w:wrap="around" w:vAnchor="text" w:hAnchor="margin" w:y="356"/>
      <w:tabs>
        <w:tab w:val="left" w:pos="12240"/>
      </w:tabs>
      <w:ind w:left="5040"/>
      <w:suppressOverlap/>
      <w:rPr>
        <w:bCs/>
        <w:color w:val="000000"/>
      </w:rPr>
    </w:pPr>
    <w:bookmarkStart w:id="1" w:name="_Toc324401592"/>
    <w:r w:rsidRPr="00AD1E76">
      <w:rPr>
        <w:bCs/>
        <w:color w:val="000000"/>
      </w:rPr>
      <w:t xml:space="preserve">FOUR WEEK </w:t>
    </w:r>
    <w:r>
      <w:rPr>
        <w:bCs/>
        <w:color w:val="000000"/>
      </w:rPr>
      <w:t xml:space="preserve">ROLLING </w:t>
    </w:r>
    <w:r w:rsidRPr="00AD1E76">
      <w:rPr>
        <w:bCs/>
        <w:color w:val="000000"/>
      </w:rPr>
      <w:t>SCHEDULE</w:t>
    </w:r>
    <w:bookmarkEnd w:id="1"/>
    <w:r>
      <w:rPr>
        <w:bCs/>
        <w:color w:val="000000"/>
      </w:rPr>
      <w:t xml:space="preserve"> </w:t>
    </w:r>
    <w:r>
      <w:rPr>
        <w:bCs/>
        <w:color w:val="000000"/>
      </w:rPr>
      <w:tab/>
      <w:t>Attachment J-30</w:t>
    </w:r>
  </w:p>
  <w:p w:rsidR="000312F0" w:rsidRDefault="000312F0">
    <w:pPr>
      <w:pStyle w:val="Header"/>
      <w:framePr w:w="14444" w:hSpace="180" w:wrap="around" w:vAnchor="text" w:hAnchor="margin" w:y="356"/>
      <w:tabs>
        <w:tab w:val="clear" w:pos="4680"/>
        <w:tab w:val="clear" w:pos="9360"/>
      </w:tabs>
      <w:ind w:left="5400"/>
      <w:suppressOverlap/>
      <w:rPr>
        <w:bCs/>
        <w:color w:val="000000"/>
      </w:rPr>
    </w:pPr>
    <w:bookmarkStart w:id="2" w:name="_Toc324401593"/>
    <w:r w:rsidRPr="001F7CDF">
      <w:rPr>
        <w:b/>
        <w:bCs/>
        <w:color w:val="000000"/>
      </w:rPr>
      <w:t>CONTRACT NO.</w:t>
    </w:r>
    <w:bookmarkEnd w:id="2"/>
    <w:r>
      <w:rPr>
        <w:b/>
        <w:bCs/>
        <w:color w:val="000000"/>
      </w:rPr>
      <w:t xml:space="preserve"> ___________</w:t>
    </w:r>
  </w:p>
  <w:p w:rsidR="000312F0" w:rsidRDefault="00932674" w:rsidP="000312F0">
    <w:pPr>
      <w:pStyle w:val="Header"/>
    </w:pPr>
    <w:r>
      <w:rPr>
        <w:noProof/>
        <w:color w:val="1F497D"/>
      </w:rPr>
      <w:drawing>
        <wp:inline distT="0" distB="0" distL="0" distR="0" wp14:anchorId="612B8232" wp14:editId="5D2EAA0E">
          <wp:extent cx="1794933" cy="457200"/>
          <wp:effectExtent l="0" t="0" r="0" b="0"/>
          <wp:docPr id="3" name="Picture 3" descr="cid:image001.jpg@01D0C852.96A58D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0C852.96A58D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239" cy="457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12F0" w:rsidRDefault="000312F0" w:rsidP="000312F0">
    <w:pPr>
      <w:pStyle w:val="Header"/>
    </w:pPr>
  </w:p>
  <w:p w:rsidR="00A12E7D" w:rsidRDefault="00A12E7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74" w:rsidRDefault="0093267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2F0" w:rsidRPr="00B03FA0" w:rsidRDefault="00932674" w:rsidP="001350ED">
    <w:pPr>
      <w:pStyle w:val="Header"/>
      <w:jc w:val="right"/>
      <w:rPr>
        <w:sz w:val="28"/>
        <w:szCs w:val="28"/>
      </w:rPr>
    </w:pPr>
    <w:bookmarkStart w:id="3" w:name="_GoBack"/>
    <w:bookmarkEnd w:id="3"/>
    <w:r>
      <w:rPr>
        <w:noProof/>
        <w:color w:val="1F497D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16933</wp:posOffset>
          </wp:positionH>
          <wp:positionV relativeFrom="paragraph">
            <wp:posOffset>-209550</wp:posOffset>
          </wp:positionV>
          <wp:extent cx="1481667" cy="567267"/>
          <wp:effectExtent l="0" t="0" r="0" b="0"/>
          <wp:wrapNone/>
          <wp:docPr id="4" name="Picture 4" descr="cid:image001.jpg@01D0C852.96A58D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0C852.96A58D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920" cy="5673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12F0" w:rsidRPr="00B03FA0">
      <w:rPr>
        <w:sz w:val="28"/>
        <w:szCs w:val="28"/>
      </w:rPr>
      <w:t>Instruction</w:t>
    </w:r>
    <w:r w:rsidR="000312F0">
      <w:rPr>
        <w:sz w:val="28"/>
        <w:szCs w:val="28"/>
      </w:rPr>
      <w:t>s</w:t>
    </w:r>
    <w:r w:rsidR="000312F0" w:rsidRPr="00B03FA0">
      <w:rPr>
        <w:sz w:val="28"/>
        <w:szCs w:val="28"/>
      </w:rPr>
      <w:t xml:space="preserve"> for completing Four Week </w:t>
    </w:r>
    <w:r w:rsidR="000312F0">
      <w:rPr>
        <w:sz w:val="28"/>
        <w:szCs w:val="28"/>
      </w:rPr>
      <w:t xml:space="preserve">Rolling </w:t>
    </w:r>
    <w:r w:rsidR="000312F0" w:rsidRPr="00B03FA0">
      <w:rPr>
        <w:sz w:val="28"/>
        <w:szCs w:val="28"/>
      </w:rPr>
      <w:t>Schedule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381E"/>
    <w:multiLevelType w:val="hybridMultilevel"/>
    <w:tmpl w:val="EA323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CDF"/>
    <w:rsid w:val="000125B7"/>
    <w:rsid w:val="000312F0"/>
    <w:rsid w:val="000775B3"/>
    <w:rsid w:val="000B1750"/>
    <w:rsid w:val="001234AE"/>
    <w:rsid w:val="00132295"/>
    <w:rsid w:val="001350ED"/>
    <w:rsid w:val="001D05F2"/>
    <w:rsid w:val="001F7CDF"/>
    <w:rsid w:val="00256E1D"/>
    <w:rsid w:val="00262E88"/>
    <w:rsid w:val="002B3681"/>
    <w:rsid w:val="003A174C"/>
    <w:rsid w:val="003A2483"/>
    <w:rsid w:val="004448E2"/>
    <w:rsid w:val="00444AC0"/>
    <w:rsid w:val="00472111"/>
    <w:rsid w:val="00563131"/>
    <w:rsid w:val="005A11D3"/>
    <w:rsid w:val="005B20EE"/>
    <w:rsid w:val="005C7CAF"/>
    <w:rsid w:val="006B0AE7"/>
    <w:rsid w:val="008263C2"/>
    <w:rsid w:val="00881AAD"/>
    <w:rsid w:val="00893CD0"/>
    <w:rsid w:val="00932674"/>
    <w:rsid w:val="009B4DD8"/>
    <w:rsid w:val="00A070AE"/>
    <w:rsid w:val="00A12E7D"/>
    <w:rsid w:val="00BF5596"/>
    <w:rsid w:val="00C27C0A"/>
    <w:rsid w:val="00C40299"/>
    <w:rsid w:val="00C4085B"/>
    <w:rsid w:val="00D518D3"/>
    <w:rsid w:val="00D81F7C"/>
    <w:rsid w:val="00DB085E"/>
    <w:rsid w:val="00EC4424"/>
    <w:rsid w:val="00F2076D"/>
    <w:rsid w:val="00FC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CDF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achment">
    <w:name w:val="Attachment"/>
    <w:basedOn w:val="Normal"/>
    <w:rsid w:val="001F7CDF"/>
    <w:pPr>
      <w:jc w:val="center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1F7C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CDF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F7C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CDF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qFormat/>
    <w:rsid w:val="00472111"/>
    <w:pPr>
      <w:widowControl/>
      <w:ind w:left="720"/>
    </w:pPr>
    <w:rPr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0E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5.jpg@01D1E1BF.C1C6A800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cid:image005.jpg@01D1E1BF.C1C6A8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WEMS_IT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IYE</dc:creator>
  <cp:keywords/>
  <dc:description/>
  <cp:lastModifiedBy>Myers, Beryl</cp:lastModifiedBy>
  <cp:revision>11</cp:revision>
  <cp:lastPrinted>2012-08-14T19:00:00Z</cp:lastPrinted>
  <dcterms:created xsi:type="dcterms:W3CDTF">2012-09-26T18:38:00Z</dcterms:created>
  <dcterms:modified xsi:type="dcterms:W3CDTF">2016-07-25T18:51:00Z</dcterms:modified>
</cp:coreProperties>
</file>